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CB1" w:rsidRPr="00DB584A" w:rsidRDefault="001A1CB1" w:rsidP="001A1CB1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1A1CB1" w:rsidRPr="00C44392" w:rsidRDefault="001A1CB1" w:rsidP="001A1CB1">
      <w:pPr>
        <w:ind w:right="-157"/>
        <w:jc w:val="center"/>
        <w:rPr>
          <w:rFonts w:ascii="Arial" w:hAnsi="Arial" w:cs="Arial"/>
          <w:sz w:val="30"/>
          <w:szCs w:val="30"/>
        </w:rPr>
      </w:pPr>
    </w:p>
    <w:p w:rsidR="001A1CB1" w:rsidRPr="00C44392" w:rsidRDefault="001A1CB1" w:rsidP="001A1CB1">
      <w:pPr>
        <w:jc w:val="center"/>
        <w:rPr>
          <w:rFonts w:ascii="Arial" w:hAnsi="Arial" w:cs="Arial"/>
          <w:sz w:val="30"/>
          <w:szCs w:val="30"/>
        </w:rPr>
      </w:pPr>
    </w:p>
    <w:p w:rsidR="001A1CB1" w:rsidRPr="00C44392" w:rsidRDefault="001A1CB1" w:rsidP="001A1CB1">
      <w:pPr>
        <w:jc w:val="center"/>
        <w:rPr>
          <w:rFonts w:ascii="Arial" w:hAnsi="Arial" w:cs="Arial"/>
          <w:b/>
          <w:sz w:val="40"/>
          <w:szCs w:val="40"/>
        </w:rPr>
      </w:pPr>
      <w:r w:rsidRPr="00C44392">
        <w:rPr>
          <w:rFonts w:ascii="Arial" w:hAnsi="Arial" w:cs="Arial"/>
          <w:b/>
          <w:sz w:val="40"/>
          <w:szCs w:val="40"/>
        </w:rPr>
        <w:t>Plan działania na rok 2020</w:t>
      </w:r>
    </w:p>
    <w:p w:rsidR="001A1CB1" w:rsidRPr="00C44392" w:rsidRDefault="001A1CB1" w:rsidP="001A1CB1">
      <w:pPr>
        <w:jc w:val="center"/>
        <w:rPr>
          <w:rFonts w:ascii="Arial" w:hAnsi="Arial" w:cs="Arial"/>
          <w:b/>
          <w:sz w:val="30"/>
          <w:szCs w:val="30"/>
        </w:rPr>
      </w:pPr>
    </w:p>
    <w:p w:rsidR="001A1CB1" w:rsidRPr="00C44392" w:rsidRDefault="001A1CB1" w:rsidP="001A1CB1">
      <w:pPr>
        <w:jc w:val="center"/>
        <w:rPr>
          <w:rFonts w:ascii="Arial" w:hAnsi="Arial" w:cs="Arial"/>
          <w:b/>
          <w:spacing w:val="20"/>
          <w:sz w:val="30"/>
          <w:szCs w:val="30"/>
        </w:rPr>
      </w:pPr>
      <w:r w:rsidRPr="00C44392">
        <w:rPr>
          <w:rFonts w:ascii="Arial" w:hAnsi="Arial" w:cs="Arial"/>
          <w:b/>
          <w:spacing w:val="20"/>
          <w:sz w:val="30"/>
          <w:szCs w:val="30"/>
        </w:rPr>
        <w:t xml:space="preserve">REGIONALNY PROGRAM OPERACYJNY </w:t>
      </w:r>
      <w:r w:rsidRPr="00C44392">
        <w:rPr>
          <w:rFonts w:ascii="Arial" w:hAnsi="Arial" w:cs="Arial"/>
          <w:b/>
          <w:spacing w:val="20"/>
          <w:sz w:val="30"/>
          <w:szCs w:val="30"/>
        </w:rPr>
        <w:br/>
        <w:t>WOJEWÓDZTWA ZACHODNIOPOMORSKIEGO</w:t>
      </w:r>
    </w:p>
    <w:p w:rsidR="001A1CB1" w:rsidRPr="00DB584A" w:rsidRDefault="001A1CB1" w:rsidP="001A1CB1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2889"/>
        <w:gridCol w:w="760"/>
        <w:gridCol w:w="1804"/>
        <w:gridCol w:w="1418"/>
        <w:gridCol w:w="788"/>
        <w:gridCol w:w="1947"/>
      </w:tblGrid>
      <w:tr w:rsidR="001A1CB1" w:rsidRPr="00DB584A" w:rsidTr="004C5740">
        <w:trPr>
          <w:trHeight w:val="362"/>
        </w:trPr>
        <w:tc>
          <w:tcPr>
            <w:tcW w:w="10315" w:type="dxa"/>
            <w:gridSpan w:val="6"/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1A1CB1" w:rsidRPr="00DB584A" w:rsidTr="004C5740">
        <w:trPr>
          <w:trHeight w:val="511"/>
        </w:trPr>
        <w:tc>
          <w:tcPr>
            <w:tcW w:w="3034" w:type="dxa"/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281" w:type="dxa"/>
            <w:gridSpan w:val="5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VI Rynek pracy</w:t>
            </w:r>
          </w:p>
        </w:tc>
      </w:tr>
      <w:tr w:rsidR="001A1CB1" w:rsidRPr="00DB584A" w:rsidTr="004C5740">
        <w:trPr>
          <w:trHeight w:val="519"/>
        </w:trPr>
        <w:tc>
          <w:tcPr>
            <w:tcW w:w="3034" w:type="dxa"/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Instytucja Pośrednicząca</w:t>
            </w:r>
          </w:p>
        </w:tc>
        <w:tc>
          <w:tcPr>
            <w:tcW w:w="7281" w:type="dxa"/>
            <w:gridSpan w:val="5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Wojewódzki Urząd Pracy w Szczecinie</w:t>
            </w:r>
          </w:p>
        </w:tc>
      </w:tr>
      <w:tr w:rsidR="001A1CB1" w:rsidRPr="00DB584A" w:rsidTr="004C5740">
        <w:trPr>
          <w:trHeight w:val="348"/>
        </w:trPr>
        <w:tc>
          <w:tcPr>
            <w:tcW w:w="3034" w:type="dxa"/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281" w:type="dxa"/>
            <w:gridSpan w:val="5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ul. A. Mickiewicza 41</w:t>
            </w:r>
            <w:r w:rsidRPr="00DB584A">
              <w:rPr>
                <w:rFonts w:ascii="Arial" w:hAnsi="Arial" w:cs="Arial"/>
                <w:sz w:val="20"/>
                <w:szCs w:val="20"/>
              </w:rPr>
              <w:br/>
              <w:t>70-383 Szczecin</w:t>
            </w:r>
          </w:p>
        </w:tc>
      </w:tr>
      <w:tr w:rsidR="001A1CB1" w:rsidRPr="00DB584A" w:rsidTr="004C5740">
        <w:trPr>
          <w:trHeight w:val="358"/>
        </w:trPr>
        <w:tc>
          <w:tcPr>
            <w:tcW w:w="3034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804" w:type="dxa"/>
            <w:tcBorders>
              <w:bottom w:val="single" w:sz="2" w:space="0" w:color="auto"/>
            </w:tcBorders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977" w:type="dxa"/>
            <w:tcBorders>
              <w:bottom w:val="single" w:sz="2" w:space="0" w:color="auto"/>
            </w:tcBorders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42 56 101</w:t>
            </w:r>
          </w:p>
        </w:tc>
        <w:tc>
          <w:tcPr>
            <w:tcW w:w="1524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36" w:type="dxa"/>
            <w:tcBorders>
              <w:bottom w:val="single" w:sz="2" w:space="0" w:color="auto"/>
            </w:tcBorders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2140" w:type="dxa"/>
            <w:tcBorders>
              <w:bottom w:val="single" w:sz="2" w:space="0" w:color="auto"/>
            </w:tcBorders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42 56 103</w:t>
            </w:r>
          </w:p>
        </w:tc>
      </w:tr>
      <w:tr w:rsidR="001A1CB1" w:rsidRPr="00DB584A" w:rsidTr="004C5740">
        <w:trPr>
          <w:trHeight w:val="354"/>
        </w:trPr>
        <w:tc>
          <w:tcPr>
            <w:tcW w:w="30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281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sekretariat@wup.pl</w:t>
            </w:r>
          </w:p>
        </w:tc>
      </w:tr>
      <w:tr w:rsidR="001A1CB1" w:rsidRPr="004968E5" w:rsidTr="004C5740">
        <w:trPr>
          <w:trHeight w:val="709"/>
        </w:trPr>
        <w:tc>
          <w:tcPr>
            <w:tcW w:w="30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Dane kontaktowe osoby (osób) w Instytucji Pośredniczącej do kontaktów roboczych</w:t>
            </w:r>
          </w:p>
        </w:tc>
        <w:tc>
          <w:tcPr>
            <w:tcW w:w="7281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B584A">
              <w:rPr>
                <w:rFonts w:ascii="Arial" w:hAnsi="Arial" w:cs="Arial"/>
                <w:sz w:val="20"/>
                <w:szCs w:val="20"/>
                <w:lang w:val="en-US"/>
              </w:rPr>
              <w:t>Milena Jerchewicz-Rom</w:t>
            </w:r>
          </w:p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B584A">
              <w:rPr>
                <w:rFonts w:ascii="Arial" w:hAnsi="Arial" w:cs="Arial"/>
                <w:sz w:val="20"/>
                <w:szCs w:val="20"/>
                <w:lang w:val="en-US"/>
              </w:rPr>
              <w:t>tel. 91 42 56 173</w:t>
            </w:r>
          </w:p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B584A">
              <w:rPr>
                <w:rFonts w:ascii="Arial" w:hAnsi="Arial" w:cs="Arial"/>
                <w:sz w:val="20"/>
                <w:szCs w:val="20"/>
                <w:lang w:val="en-US"/>
              </w:rPr>
              <w:t>e-mail: milena_jerchewicz@wup.pl</w:t>
            </w:r>
          </w:p>
        </w:tc>
      </w:tr>
    </w:tbl>
    <w:p w:rsidR="001A1CB1" w:rsidRPr="00DB584A" w:rsidRDefault="001A1CB1" w:rsidP="001A1CB1">
      <w:pPr>
        <w:rPr>
          <w:rFonts w:ascii="Arial" w:hAnsi="Arial" w:cs="Arial"/>
          <w:b/>
          <w:sz w:val="20"/>
          <w:szCs w:val="20"/>
          <w:lang w:val="en-US"/>
        </w:rPr>
      </w:pPr>
      <w:r w:rsidRPr="00DB584A">
        <w:rPr>
          <w:rFonts w:ascii="Arial" w:hAnsi="Arial" w:cs="Arial"/>
          <w:b/>
          <w:sz w:val="20"/>
          <w:szCs w:val="20"/>
          <w:lang w:val="en-US"/>
        </w:rPr>
        <w:br w:type="column"/>
      </w:r>
    </w:p>
    <w:tbl>
      <w:tblPr>
        <w:tblW w:w="0" w:type="auto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/>
      </w:tblPr>
      <w:tblGrid>
        <w:gridCol w:w="9781"/>
      </w:tblGrid>
      <w:tr w:rsidR="001A1CB1" w:rsidRPr="00DB584A" w:rsidTr="004C5740">
        <w:trPr>
          <w:trHeight w:val="362"/>
        </w:trPr>
        <w:tc>
          <w:tcPr>
            <w:tcW w:w="9781" w:type="dxa"/>
            <w:shd w:val="clear" w:color="auto" w:fill="E77B39"/>
            <w:vAlign w:val="center"/>
          </w:tcPr>
          <w:p w:rsidR="001A1CB1" w:rsidRPr="00C44392" w:rsidRDefault="001A1CB1" w:rsidP="004C5740">
            <w:pPr>
              <w:jc w:val="center"/>
              <w:rPr>
                <w:rFonts w:ascii="Arial" w:hAnsi="Arial" w:cs="Arial"/>
                <w:b/>
              </w:rPr>
            </w:pPr>
            <w:r w:rsidRPr="00C44392">
              <w:rPr>
                <w:rFonts w:ascii="Arial" w:hAnsi="Arial" w:cs="Arial"/>
                <w:b/>
              </w:rPr>
              <w:t xml:space="preserve">KARTA DZIAŁANIA </w:t>
            </w:r>
          </w:p>
          <w:p w:rsidR="001A1CB1" w:rsidRPr="00D05D76" w:rsidRDefault="00D05D76" w:rsidP="00D05D7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D76">
              <w:rPr>
                <w:rFonts w:ascii="Arial" w:hAnsi="Arial" w:cs="Arial"/>
                <w:b/>
                <w:sz w:val="20"/>
                <w:szCs w:val="20"/>
              </w:rPr>
              <w:t xml:space="preserve">6.8 </w:t>
            </w:r>
            <w:r w:rsidRPr="00D05D76">
              <w:rPr>
                <w:rFonts w:ascii="Arial" w:hAnsi="Arial" w:cs="Arial"/>
                <w:b/>
                <w:bCs/>
                <w:sz w:val="20"/>
                <w:szCs w:val="20"/>
              </w:rPr>
              <w:t>Wdrożenie kompleksowych programów zdrowotnych</w:t>
            </w:r>
            <w:r w:rsidR="00CF43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oraz przedsięwzięć</w:t>
            </w:r>
            <w:r w:rsidRPr="00D05D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zapobiegających istotnym problemom zdrowotnych regionu oraz dotyczących chorób negatywnie wpływających na rynek pracy, ułatwiających powroty do pracy, umożliwiających wydłużenie aktywności zawodowej oraz zwiększenie zgłaszalności na badania profilaktyczne</w:t>
            </w:r>
          </w:p>
        </w:tc>
      </w:tr>
    </w:tbl>
    <w:p w:rsidR="001A1CB1" w:rsidRPr="00DB584A" w:rsidRDefault="001A1CB1" w:rsidP="001A1CB1">
      <w:pPr>
        <w:rPr>
          <w:rFonts w:ascii="Arial" w:hAnsi="Arial" w:cs="Arial"/>
          <w:b/>
          <w:spacing w:val="24"/>
          <w:sz w:val="20"/>
          <w:szCs w:val="20"/>
        </w:rPr>
      </w:pPr>
    </w:p>
    <w:p w:rsidR="001A1CB1" w:rsidRPr="00DB584A" w:rsidRDefault="001A1CB1" w:rsidP="001A1CB1">
      <w:pPr>
        <w:rPr>
          <w:rFonts w:ascii="Arial" w:hAnsi="Arial" w:cs="Arial"/>
          <w:b/>
          <w:spacing w:val="24"/>
          <w:sz w:val="20"/>
          <w:szCs w:val="20"/>
        </w:rPr>
      </w:pPr>
      <w:r w:rsidRPr="00DB584A">
        <w:rPr>
          <w:rFonts w:ascii="Arial" w:hAnsi="Arial" w:cs="Arial"/>
          <w:b/>
          <w:spacing w:val="24"/>
          <w:sz w:val="20"/>
          <w:szCs w:val="20"/>
        </w:rPr>
        <w:t>Projekty pozakonkursowe</w:t>
      </w:r>
    </w:p>
    <w:p w:rsidR="001A1CB1" w:rsidRPr="00DB584A" w:rsidRDefault="001A1CB1" w:rsidP="001A1CB1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9736" w:type="dxa"/>
        <w:tblInd w:w="-5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2495"/>
        <w:gridCol w:w="579"/>
        <w:gridCol w:w="45"/>
        <w:gridCol w:w="1417"/>
        <w:gridCol w:w="558"/>
        <w:gridCol w:w="435"/>
        <w:gridCol w:w="1842"/>
        <w:gridCol w:w="1408"/>
        <w:gridCol w:w="957"/>
      </w:tblGrid>
      <w:tr w:rsidR="001A1CB1" w:rsidRPr="00DB584A" w:rsidTr="004C5740">
        <w:trPr>
          <w:trHeight w:val="362"/>
        </w:trPr>
        <w:tc>
          <w:tcPr>
            <w:tcW w:w="9736" w:type="dxa"/>
            <w:gridSpan w:val="9"/>
            <w:tcBorders>
              <w:top w:val="single" w:sz="1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>B2.1 PROJEKT PRZEWIDZIANY DO REALIZACJI W TRYBIE POZAKONKURSOWYM</w:t>
            </w:r>
          </w:p>
        </w:tc>
      </w:tr>
      <w:tr w:rsidR="001A1CB1" w:rsidRPr="00DB584A" w:rsidTr="004C5740">
        <w:trPr>
          <w:trHeight w:val="703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Nr i nazwa celu szczegółowego, w który wpisuje się dany projekt</w:t>
            </w:r>
          </w:p>
        </w:tc>
        <w:tc>
          <w:tcPr>
            <w:tcW w:w="7241" w:type="dxa"/>
            <w:gridSpan w:val="8"/>
            <w:tcBorders>
              <w:top w:val="single" w:sz="2" w:space="0" w:color="auto"/>
            </w:tcBorders>
          </w:tcPr>
          <w:p w:rsidR="001A1CB1" w:rsidRPr="00D05D76" w:rsidRDefault="001A1CB1" w:rsidP="00D05D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D76">
              <w:rPr>
                <w:rFonts w:ascii="Arial" w:hAnsi="Arial" w:cs="Arial"/>
                <w:sz w:val="20"/>
                <w:szCs w:val="20"/>
              </w:rPr>
              <w:t>Priorytet Inwestycyjny 8i</w:t>
            </w:r>
            <w:r w:rsidR="00D05D76" w:rsidRPr="00D05D76">
              <w:rPr>
                <w:rFonts w:ascii="Arial" w:hAnsi="Arial" w:cs="Arial"/>
                <w:sz w:val="20"/>
                <w:szCs w:val="20"/>
              </w:rPr>
              <w:t>v</w:t>
            </w:r>
            <w:r w:rsidRPr="00D05D7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05D76" w:rsidRPr="00D05D76">
              <w:rPr>
                <w:rFonts w:ascii="Arial" w:hAnsi="Arial" w:cs="Arial"/>
                <w:sz w:val="20"/>
                <w:szCs w:val="20"/>
              </w:rPr>
              <w:t>Cel 1 Wdrożenie programów zdrowotnych dla osób w wieku aktywności zawodowej</w:t>
            </w:r>
          </w:p>
        </w:tc>
      </w:tr>
      <w:tr w:rsidR="001A1CB1" w:rsidRPr="00DB584A" w:rsidTr="004C5740">
        <w:trPr>
          <w:trHeight w:val="234"/>
        </w:trPr>
        <w:tc>
          <w:tcPr>
            <w:tcW w:w="2495" w:type="dxa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Typ/typy projektów przewidziane do realizacji w ramach projektu</w:t>
            </w:r>
          </w:p>
        </w:tc>
        <w:tc>
          <w:tcPr>
            <w:tcW w:w="7241" w:type="dxa"/>
            <w:gridSpan w:val="8"/>
            <w:tcBorders>
              <w:top w:val="single" w:sz="2" w:space="0" w:color="auto"/>
            </w:tcBorders>
          </w:tcPr>
          <w:p w:rsidR="00C952AC" w:rsidRPr="00C952AC" w:rsidRDefault="00C952AC" w:rsidP="00C952A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952AC">
              <w:rPr>
                <w:rFonts w:ascii="Arial" w:hAnsi="Arial" w:cs="Arial"/>
                <w:sz w:val="20"/>
                <w:szCs w:val="20"/>
              </w:rPr>
              <w:t>6. Realizacja przedsięwzięć związanych z walką i skutkami COVID-19 na terenie województwa zachodniopomorskiego.</w:t>
            </w:r>
          </w:p>
          <w:p w:rsidR="001A1CB1" w:rsidRPr="00DB584A" w:rsidRDefault="001A1CB1" w:rsidP="00D05D76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right="113"/>
              <w:rPr>
                <w:rFonts w:ascii="Arial" w:eastAsia="ヒラギノ角ゴ Pro W3" w:hAnsi="Arial" w:cs="Arial"/>
                <w:szCs w:val="20"/>
              </w:rPr>
            </w:pPr>
          </w:p>
        </w:tc>
      </w:tr>
      <w:tr w:rsidR="001A1CB1" w:rsidRPr="00DB584A" w:rsidTr="004C5740">
        <w:trPr>
          <w:trHeight w:val="519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Beneficjent pozakonkursowy</w:t>
            </w:r>
          </w:p>
        </w:tc>
        <w:tc>
          <w:tcPr>
            <w:tcW w:w="7241" w:type="dxa"/>
            <w:gridSpan w:val="8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Wojewódzki Urząd Pracy w Szczecinie</w:t>
            </w:r>
          </w:p>
        </w:tc>
      </w:tr>
      <w:tr w:rsidR="001A1CB1" w:rsidRPr="00DB584A" w:rsidTr="004C5740">
        <w:trPr>
          <w:trHeight w:val="572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Okres realizacji projektu</w:t>
            </w:r>
          </w:p>
        </w:tc>
        <w:tc>
          <w:tcPr>
            <w:tcW w:w="7241" w:type="dxa"/>
            <w:gridSpan w:val="8"/>
            <w:tcBorders>
              <w:top w:val="single" w:sz="2" w:space="0" w:color="auto"/>
            </w:tcBorders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A1CB1" w:rsidRPr="00DB584A" w:rsidRDefault="00C952AC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01.02.2020 - 3</w:t>
            </w:r>
            <w:ins w:id="0" w:author="dkorczynska" w:date="2020-05-11T14:51:00Z">
              <w:r w:rsidR="004968E5">
                <w:rPr>
                  <w:rFonts w:ascii="Arial" w:hAnsi="Arial" w:cs="Arial"/>
                  <w:b/>
                  <w:sz w:val="20"/>
                  <w:szCs w:val="20"/>
                </w:rPr>
                <w:t>1</w:t>
              </w:r>
            </w:ins>
            <w:del w:id="1" w:author="dkorczynska" w:date="2020-05-11T14:51:00Z">
              <w:r w:rsidDel="004968E5">
                <w:rPr>
                  <w:rFonts w:ascii="Arial" w:hAnsi="Arial" w:cs="Arial"/>
                  <w:b/>
                  <w:sz w:val="20"/>
                  <w:szCs w:val="20"/>
                </w:rPr>
                <w:delText>0</w:delText>
              </w:r>
            </w:del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ins w:id="2" w:author="dkorczynska" w:date="2020-05-11T14:51:00Z">
              <w:r w:rsidR="004968E5">
                <w:rPr>
                  <w:rFonts w:ascii="Arial" w:hAnsi="Arial" w:cs="Arial"/>
                  <w:b/>
                  <w:sz w:val="20"/>
                  <w:szCs w:val="20"/>
                </w:rPr>
                <w:t>12</w:t>
              </w:r>
            </w:ins>
            <w:del w:id="3" w:author="dkorczynska" w:date="2020-05-11T14:51:00Z">
              <w:r w:rsidDel="004968E5">
                <w:rPr>
                  <w:rFonts w:ascii="Arial" w:hAnsi="Arial" w:cs="Arial"/>
                  <w:b/>
                  <w:sz w:val="20"/>
                  <w:szCs w:val="20"/>
                </w:rPr>
                <w:delText>06</w:delText>
              </w:r>
            </w:del>
            <w:r>
              <w:rPr>
                <w:rFonts w:ascii="Arial" w:hAnsi="Arial" w:cs="Arial"/>
                <w:b/>
                <w:sz w:val="20"/>
                <w:szCs w:val="20"/>
              </w:rPr>
              <w:t>.20</w:t>
            </w:r>
            <w:ins w:id="4" w:author="dkorczynska" w:date="2020-05-11T14:51:00Z">
              <w:r w:rsidR="004968E5">
                <w:rPr>
                  <w:rFonts w:ascii="Arial" w:hAnsi="Arial" w:cs="Arial"/>
                  <w:b/>
                  <w:sz w:val="20"/>
                  <w:szCs w:val="20"/>
                </w:rPr>
                <w:t>20</w:t>
              </w:r>
            </w:ins>
            <w:del w:id="5" w:author="dkorczynska" w:date="2020-05-11T14:51:00Z">
              <w:r w:rsidDel="004968E5">
                <w:rPr>
                  <w:rFonts w:ascii="Arial" w:hAnsi="Arial" w:cs="Arial"/>
                  <w:b/>
                  <w:sz w:val="20"/>
                  <w:szCs w:val="20"/>
                </w:rPr>
                <w:delText>23</w:delText>
              </w:r>
            </w:del>
          </w:p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1CB1" w:rsidRPr="00DB584A" w:rsidTr="004C5740">
        <w:trPr>
          <w:trHeight w:val="618"/>
        </w:trPr>
        <w:tc>
          <w:tcPr>
            <w:tcW w:w="9736" w:type="dxa"/>
            <w:gridSpan w:val="9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>Kwota planowanych wydatków w projekcie</w:t>
            </w:r>
          </w:p>
        </w:tc>
      </w:tr>
      <w:tr w:rsidR="001A1CB1" w:rsidRPr="00DB584A" w:rsidTr="004C5740">
        <w:trPr>
          <w:trHeight w:val="618"/>
        </w:trPr>
        <w:tc>
          <w:tcPr>
            <w:tcW w:w="509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 roku 2020</w:t>
            </w:r>
          </w:p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>(w tym krajowy wkład publiczny)</w:t>
            </w:r>
          </w:p>
        </w:tc>
        <w:tc>
          <w:tcPr>
            <w:tcW w:w="464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ogółem w projekcie</w:t>
            </w:r>
          </w:p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>(w tym krajowy wkład publiczny</w:t>
            </w:r>
            <w:r w:rsidR="00461D4B">
              <w:rPr>
                <w:rFonts w:ascii="Arial" w:hAnsi="Arial" w:cs="Arial"/>
                <w:b/>
                <w:sz w:val="20"/>
                <w:szCs w:val="20"/>
              </w:rPr>
              <w:t xml:space="preserve"> EFS+BP</w:t>
            </w:r>
            <w:r w:rsidRPr="00DB584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A1CB1" w:rsidRPr="00D05D76" w:rsidTr="004C5740">
        <w:trPr>
          <w:trHeight w:val="481"/>
        </w:trPr>
        <w:tc>
          <w:tcPr>
            <w:tcW w:w="509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1A1CB1" w:rsidRPr="00DB584A" w:rsidRDefault="00C952AC" w:rsidP="001378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5 000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000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464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1A1CB1" w:rsidRPr="00D05D76" w:rsidRDefault="00C952AC" w:rsidP="00A949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30 000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000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zł</w:t>
            </w:r>
          </w:p>
        </w:tc>
      </w:tr>
      <w:tr w:rsidR="001A1CB1" w:rsidRPr="00DB584A" w:rsidTr="004C5740">
        <w:trPr>
          <w:trHeight w:val="618"/>
        </w:trPr>
        <w:tc>
          <w:tcPr>
            <w:tcW w:w="9736" w:type="dxa"/>
            <w:gridSpan w:val="9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>Rezultaty (wskaźniki pomiaru celów projektu) planowane do osiągnięcia w ramach projektu</w:t>
            </w:r>
          </w:p>
        </w:tc>
      </w:tr>
      <w:tr w:rsidR="001A1CB1" w:rsidRPr="00DB584A" w:rsidTr="004C5740">
        <w:trPr>
          <w:trHeight w:val="478"/>
        </w:trPr>
        <w:tc>
          <w:tcPr>
            <w:tcW w:w="3119" w:type="dxa"/>
            <w:gridSpan w:val="3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83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Wartość wskaźnika planowana do osiągnięcia w poszczególnych latach</w:t>
            </w:r>
          </w:p>
        </w:tc>
        <w:tc>
          <w:tcPr>
            <w:tcW w:w="1408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Wartość wskaźnika planowana do osiągnięcia ogółem w projekcie</w:t>
            </w:r>
          </w:p>
        </w:tc>
        <w:tc>
          <w:tcPr>
            <w:tcW w:w="957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9B773A" w:rsidRPr="00DB584A" w:rsidTr="009B773A">
        <w:trPr>
          <w:trHeight w:val="1172"/>
        </w:trPr>
        <w:tc>
          <w:tcPr>
            <w:tcW w:w="3119" w:type="dxa"/>
            <w:gridSpan w:val="3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9B773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773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Rok</w:t>
            </w:r>
          </w:p>
          <w:p w:rsidR="009B773A" w:rsidRPr="001047D3" w:rsidRDefault="009B773A" w:rsidP="009B773A">
            <w:pPr>
              <w:tabs>
                <w:tab w:val="left" w:pos="292"/>
              </w:tabs>
              <w:ind w:right="-108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   </w:t>
            </w:r>
          </w:p>
          <w:p w:rsidR="009B773A" w:rsidRPr="00DB584A" w:rsidRDefault="009B773A" w:rsidP="001047D3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408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805" w:rsidRPr="00DB584A" w:rsidTr="00BD1805">
        <w:trPr>
          <w:trHeight w:val="174"/>
        </w:trPr>
        <w:tc>
          <w:tcPr>
            <w:tcW w:w="3119" w:type="dxa"/>
            <w:gridSpan w:val="3"/>
            <w:vMerge w:val="restart"/>
            <w:shd w:val="clear" w:color="auto" w:fill="FFFFFF"/>
            <w:vAlign w:val="center"/>
          </w:tcPr>
          <w:p w:rsidR="00C952AC" w:rsidRPr="00C952AC" w:rsidRDefault="00C952AC" w:rsidP="00C952AC">
            <w:pPr>
              <w:numPr>
                <w:ilvl w:val="0"/>
                <w:numId w:val="23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952AC">
              <w:rPr>
                <w:rFonts w:ascii="Arial" w:hAnsi="Arial" w:cs="Arial"/>
                <w:sz w:val="20"/>
                <w:szCs w:val="20"/>
              </w:rPr>
              <w:t>Liczba osób objętych wsparciem w zakresie zwalczania lub przeciwdziałania skutkom pandemii COVID-19 [osoby].</w:t>
            </w:r>
          </w:p>
          <w:p w:rsidR="00BD1805" w:rsidRPr="00461D4B" w:rsidRDefault="00BD1805" w:rsidP="00C952AC">
            <w:pPr>
              <w:pStyle w:val="Akapitzlist"/>
              <w:ind w:left="414"/>
              <w:rPr>
                <w:rFonts w:ascii="Arial" w:hAnsi="Arial" w:cs="Arial"/>
                <w:iCs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BD1805" w:rsidRDefault="00BD1805" w:rsidP="004C5740">
            <w:pPr>
              <w:ind w:left="-105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Osoby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BD1805" w:rsidRPr="001047D3" w:rsidRDefault="00BD1805" w:rsidP="001047D3">
            <w:pPr>
              <w:ind w:left="-108" w:right="-10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2020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BD1805" w:rsidRPr="00DB584A" w:rsidRDefault="00C952AC" w:rsidP="004C5740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1408" w:type="dxa"/>
            <w:vMerge w:val="restart"/>
            <w:shd w:val="clear" w:color="auto" w:fill="FFFFFF"/>
            <w:vAlign w:val="center"/>
          </w:tcPr>
          <w:p w:rsidR="00BD1805" w:rsidRPr="00DB584A" w:rsidRDefault="00C952AC" w:rsidP="004C5740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957" w:type="dxa"/>
            <w:vMerge w:val="restart"/>
            <w:shd w:val="clear" w:color="auto" w:fill="FFFFFF"/>
            <w:vAlign w:val="center"/>
          </w:tcPr>
          <w:p w:rsidR="00BD1805" w:rsidRDefault="00C952AC" w:rsidP="004C5740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</w:t>
            </w:r>
          </w:p>
        </w:tc>
      </w:tr>
      <w:tr w:rsidR="00BD1805" w:rsidRPr="00DB584A" w:rsidTr="004C5740">
        <w:trPr>
          <w:trHeight w:val="172"/>
        </w:trPr>
        <w:tc>
          <w:tcPr>
            <w:tcW w:w="3119" w:type="dxa"/>
            <w:gridSpan w:val="3"/>
            <w:vMerge/>
            <w:shd w:val="clear" w:color="auto" w:fill="FFFFFF"/>
            <w:vAlign w:val="center"/>
          </w:tcPr>
          <w:p w:rsidR="00BD1805" w:rsidRPr="00D05D76" w:rsidRDefault="00BD1805" w:rsidP="001A1CB1">
            <w:pPr>
              <w:pStyle w:val="Akapitzlist"/>
              <w:numPr>
                <w:ilvl w:val="0"/>
                <w:numId w:val="3"/>
              </w:numPr>
              <w:ind w:left="414" w:hanging="284"/>
              <w:rPr>
                <w:rFonts w:ascii="Arial" w:hAnsi="Arial" w:cs="Arial"/>
                <w:iCs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BD1805" w:rsidRDefault="00BD1805" w:rsidP="004C5740">
            <w:pPr>
              <w:ind w:left="-105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BD1805" w:rsidRPr="001047D3" w:rsidRDefault="00BD1805" w:rsidP="001047D3">
            <w:pPr>
              <w:ind w:left="-108" w:right="-10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2021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BD1805" w:rsidRPr="00DB584A" w:rsidRDefault="00BD1805" w:rsidP="004C5740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08" w:type="dxa"/>
            <w:vMerge/>
            <w:shd w:val="clear" w:color="auto" w:fill="FFFFFF"/>
            <w:vAlign w:val="center"/>
          </w:tcPr>
          <w:p w:rsidR="00BD1805" w:rsidRPr="00DB584A" w:rsidRDefault="00BD1805" w:rsidP="004C5740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957" w:type="dxa"/>
            <w:vMerge/>
            <w:shd w:val="clear" w:color="auto" w:fill="FFFFFF"/>
            <w:vAlign w:val="center"/>
          </w:tcPr>
          <w:p w:rsidR="00BD1805" w:rsidRDefault="00BD1805" w:rsidP="004C5740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D1805" w:rsidRPr="00DB584A" w:rsidTr="004C5740">
        <w:trPr>
          <w:trHeight w:val="172"/>
        </w:trPr>
        <w:tc>
          <w:tcPr>
            <w:tcW w:w="3119" w:type="dxa"/>
            <w:gridSpan w:val="3"/>
            <w:vMerge/>
            <w:shd w:val="clear" w:color="auto" w:fill="FFFFFF"/>
            <w:vAlign w:val="center"/>
          </w:tcPr>
          <w:p w:rsidR="00BD1805" w:rsidRPr="00D05D76" w:rsidRDefault="00BD1805" w:rsidP="001A1CB1">
            <w:pPr>
              <w:pStyle w:val="Akapitzlist"/>
              <w:numPr>
                <w:ilvl w:val="0"/>
                <w:numId w:val="3"/>
              </w:numPr>
              <w:ind w:left="414" w:hanging="284"/>
              <w:rPr>
                <w:rFonts w:ascii="Arial" w:hAnsi="Arial" w:cs="Arial"/>
                <w:iCs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BD1805" w:rsidRDefault="00BD1805" w:rsidP="004C5740">
            <w:pPr>
              <w:ind w:left="-105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BD1805" w:rsidRPr="001047D3" w:rsidRDefault="00BD1805" w:rsidP="001047D3">
            <w:pPr>
              <w:ind w:left="-108" w:right="-10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2022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BD1805" w:rsidRPr="00DB584A" w:rsidRDefault="00BD1805" w:rsidP="004C5740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08" w:type="dxa"/>
            <w:vMerge/>
            <w:shd w:val="clear" w:color="auto" w:fill="FFFFFF"/>
            <w:vAlign w:val="center"/>
          </w:tcPr>
          <w:p w:rsidR="00BD1805" w:rsidRPr="00DB584A" w:rsidRDefault="00BD1805" w:rsidP="004C5740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957" w:type="dxa"/>
            <w:vMerge/>
            <w:shd w:val="clear" w:color="auto" w:fill="FFFFFF"/>
            <w:vAlign w:val="center"/>
          </w:tcPr>
          <w:p w:rsidR="00BD1805" w:rsidRDefault="00BD1805" w:rsidP="004C5740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D1805" w:rsidRPr="00DB584A" w:rsidTr="004C5740">
        <w:trPr>
          <w:trHeight w:val="172"/>
        </w:trPr>
        <w:tc>
          <w:tcPr>
            <w:tcW w:w="3119" w:type="dxa"/>
            <w:gridSpan w:val="3"/>
            <w:vMerge/>
            <w:shd w:val="clear" w:color="auto" w:fill="FFFFFF"/>
            <w:vAlign w:val="center"/>
          </w:tcPr>
          <w:p w:rsidR="00BD1805" w:rsidRPr="00D05D76" w:rsidRDefault="00BD1805" w:rsidP="001A1CB1">
            <w:pPr>
              <w:pStyle w:val="Akapitzlist"/>
              <w:numPr>
                <w:ilvl w:val="0"/>
                <w:numId w:val="3"/>
              </w:numPr>
              <w:ind w:left="414" w:hanging="284"/>
              <w:rPr>
                <w:rFonts w:ascii="Arial" w:hAnsi="Arial" w:cs="Arial"/>
                <w:iCs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BD1805" w:rsidRDefault="00BD1805" w:rsidP="004C5740">
            <w:pPr>
              <w:ind w:left="-105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BD1805" w:rsidRPr="001047D3" w:rsidRDefault="00BD1805" w:rsidP="001047D3">
            <w:pPr>
              <w:ind w:left="-108" w:right="-10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2023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BD1805" w:rsidRPr="00DB584A" w:rsidRDefault="00BD1805" w:rsidP="004C5740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08" w:type="dxa"/>
            <w:vMerge/>
            <w:shd w:val="clear" w:color="auto" w:fill="FFFFFF"/>
            <w:vAlign w:val="center"/>
          </w:tcPr>
          <w:p w:rsidR="00BD1805" w:rsidRPr="00DB584A" w:rsidRDefault="00BD1805" w:rsidP="004C5740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957" w:type="dxa"/>
            <w:vMerge/>
            <w:shd w:val="clear" w:color="auto" w:fill="FFFFFF"/>
            <w:vAlign w:val="center"/>
          </w:tcPr>
          <w:p w:rsidR="00BD1805" w:rsidRDefault="00BD1805" w:rsidP="004C5740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AA2262" w:rsidRPr="00DB584A" w:rsidTr="004C5740">
        <w:trPr>
          <w:cantSplit/>
          <w:trHeight w:val="348"/>
        </w:trPr>
        <w:tc>
          <w:tcPr>
            <w:tcW w:w="3074" w:type="dxa"/>
            <w:gridSpan w:val="2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AA2262" w:rsidRPr="00DB584A" w:rsidRDefault="00AA2262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6" w:name="_GoBack"/>
            <w:bookmarkEnd w:id="6"/>
            <w:r w:rsidRPr="00DB584A">
              <w:rPr>
                <w:rFonts w:ascii="Arial" w:hAnsi="Arial" w:cs="Arial"/>
                <w:sz w:val="20"/>
                <w:szCs w:val="20"/>
              </w:rPr>
              <w:t>Szczegółowe kryteria wyboru projektów</w:t>
            </w:r>
          </w:p>
        </w:tc>
        <w:tc>
          <w:tcPr>
            <w:tcW w:w="6662" w:type="dxa"/>
            <w:gridSpan w:val="7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</w:tcPr>
          <w:p w:rsidR="00AA2262" w:rsidRPr="00DB584A" w:rsidRDefault="00AA2262" w:rsidP="004C5740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2262" w:rsidRPr="00DB584A" w:rsidTr="004C5740">
        <w:trPr>
          <w:cantSplit/>
          <w:trHeight w:val="355"/>
        </w:trPr>
        <w:tc>
          <w:tcPr>
            <w:tcW w:w="3074" w:type="dxa"/>
            <w:gridSpan w:val="2"/>
            <w:vMerge/>
            <w:shd w:val="clear" w:color="auto" w:fill="D9D9D9"/>
            <w:vAlign w:val="center"/>
          </w:tcPr>
          <w:p w:rsidR="00AA2262" w:rsidRPr="00DB584A" w:rsidRDefault="00AA2262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7"/>
            <w:vAlign w:val="center"/>
          </w:tcPr>
          <w:p w:rsidR="00AA2262" w:rsidRPr="00D05D76" w:rsidRDefault="00D05D76" w:rsidP="00C952AC">
            <w:pPr>
              <w:pStyle w:val="Akapitzlist"/>
              <w:numPr>
                <w:ilvl w:val="0"/>
                <w:numId w:val="4"/>
              </w:numPr>
              <w:spacing w:before="40" w:after="40"/>
              <w:ind w:left="336" w:hanging="283"/>
              <w:rPr>
                <w:rFonts w:ascii="Arial" w:hAnsi="Arial" w:cs="Arial"/>
                <w:szCs w:val="20"/>
              </w:rPr>
            </w:pPr>
            <w:r w:rsidRPr="00D05D76">
              <w:rPr>
                <w:rFonts w:ascii="Arial" w:hAnsi="Arial" w:cs="Arial"/>
                <w:szCs w:val="20"/>
              </w:rPr>
              <w:t>W ramach projektu realizowane jest wsparcie oparte o zidentyfikowane potrzeby związane z zapobieganiem</w:t>
            </w:r>
            <w:r w:rsidR="00C952AC">
              <w:rPr>
                <w:rFonts w:ascii="Arial" w:hAnsi="Arial" w:cs="Arial"/>
                <w:szCs w:val="20"/>
              </w:rPr>
              <w:t xml:space="preserve"> i zwalczaniem skutków</w:t>
            </w:r>
            <w:r w:rsidRPr="00D05D76">
              <w:rPr>
                <w:rFonts w:ascii="Arial" w:hAnsi="Arial" w:cs="Arial"/>
                <w:szCs w:val="20"/>
              </w:rPr>
              <w:t xml:space="preserve"> pandemii COVID 19.</w:t>
            </w:r>
          </w:p>
        </w:tc>
      </w:tr>
      <w:tr w:rsidR="00AA2262" w:rsidRPr="00DB584A" w:rsidTr="004C5740">
        <w:trPr>
          <w:cantSplit/>
          <w:trHeight w:val="355"/>
        </w:trPr>
        <w:tc>
          <w:tcPr>
            <w:tcW w:w="3074" w:type="dxa"/>
            <w:gridSpan w:val="2"/>
            <w:vMerge/>
            <w:shd w:val="clear" w:color="auto" w:fill="D9D9D9"/>
            <w:vAlign w:val="center"/>
          </w:tcPr>
          <w:p w:rsidR="00AA2262" w:rsidRPr="00DB584A" w:rsidRDefault="00AA2262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7"/>
            <w:vAlign w:val="center"/>
          </w:tcPr>
          <w:p w:rsidR="00D05D76" w:rsidRPr="009B773A" w:rsidRDefault="00936E9E" w:rsidP="00936E9E">
            <w:pPr>
              <w:pStyle w:val="Akapitzlist"/>
              <w:numPr>
                <w:ilvl w:val="0"/>
                <w:numId w:val="4"/>
              </w:numPr>
              <w:spacing w:before="40" w:after="40"/>
              <w:ind w:left="336" w:hanging="283"/>
              <w:rPr>
                <w:rFonts w:ascii="Arial" w:hAnsi="Arial" w:cs="Arial"/>
                <w:szCs w:val="20"/>
              </w:rPr>
            </w:pPr>
            <w:r w:rsidRPr="00936E9E">
              <w:rPr>
                <w:rFonts w:ascii="Arial" w:hAnsi="Arial" w:cs="Arial"/>
                <w:szCs w:val="20"/>
              </w:rPr>
              <w:t>Projekt skierowany do grup docelowych z obszaru województwa zachodniopomorskiego (w przypadku osób fizycznych - pracujących, uczących się lub zamieszkujących na obszarze województwa zachodniopomorskiego w rozumieniu przepisów Kodeksu Cywilnego, a w przypadku innych podmiotów - posiadających jednostkę organizacyjną na obszarze województwa zachodniopomorskiego).</w:t>
            </w:r>
          </w:p>
        </w:tc>
      </w:tr>
      <w:tr w:rsidR="00AA2262" w:rsidRPr="00DB584A" w:rsidTr="004C5740">
        <w:trPr>
          <w:cantSplit/>
          <w:trHeight w:val="355"/>
        </w:trPr>
        <w:tc>
          <w:tcPr>
            <w:tcW w:w="3074" w:type="dxa"/>
            <w:gridSpan w:val="2"/>
            <w:vMerge/>
            <w:shd w:val="clear" w:color="auto" w:fill="D9D9D9"/>
            <w:vAlign w:val="center"/>
          </w:tcPr>
          <w:p w:rsidR="00AA2262" w:rsidRPr="00DB584A" w:rsidRDefault="00AA2262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7"/>
            <w:vAlign w:val="center"/>
          </w:tcPr>
          <w:p w:rsidR="00AA2262" w:rsidRPr="009B773A" w:rsidRDefault="009B773A" w:rsidP="00B14FE1">
            <w:pPr>
              <w:pStyle w:val="Akapitzlist"/>
              <w:numPr>
                <w:ilvl w:val="0"/>
                <w:numId w:val="4"/>
              </w:numPr>
              <w:spacing w:before="40" w:after="40"/>
              <w:ind w:left="336" w:hanging="283"/>
              <w:rPr>
                <w:rFonts w:ascii="Arial" w:hAnsi="Arial" w:cs="Arial"/>
                <w:szCs w:val="20"/>
              </w:rPr>
            </w:pPr>
            <w:r w:rsidRPr="009B773A">
              <w:rPr>
                <w:rFonts w:ascii="Arial" w:hAnsi="Arial" w:cs="Arial"/>
                <w:szCs w:val="20"/>
              </w:rPr>
              <w:t>Projekt zakłada, iż realizacja świadczeń zdrowotnych odbywać się będzie wyłącznie przez podmioty wykonujące działalność leczniczą uprawnione do tego na mocy przepisów prawa powszechnie obowiązującego.</w:t>
            </w:r>
          </w:p>
        </w:tc>
      </w:tr>
      <w:tr w:rsidR="00AA2262" w:rsidRPr="00DB584A" w:rsidTr="004C5740">
        <w:trPr>
          <w:cantSplit/>
          <w:trHeight w:val="355"/>
        </w:trPr>
        <w:tc>
          <w:tcPr>
            <w:tcW w:w="3074" w:type="dxa"/>
            <w:gridSpan w:val="2"/>
            <w:vMerge/>
            <w:shd w:val="clear" w:color="auto" w:fill="D9D9D9"/>
            <w:vAlign w:val="center"/>
          </w:tcPr>
          <w:p w:rsidR="00AA2262" w:rsidRPr="00DB584A" w:rsidRDefault="00AA2262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7"/>
            <w:vAlign w:val="center"/>
          </w:tcPr>
          <w:p w:rsidR="00AA2262" w:rsidRPr="00DB584A" w:rsidRDefault="00AA2262" w:rsidP="004968E5">
            <w:pPr>
              <w:pStyle w:val="Akapitzlist"/>
              <w:numPr>
                <w:ilvl w:val="0"/>
                <w:numId w:val="4"/>
              </w:numPr>
              <w:spacing w:before="40" w:after="40"/>
              <w:ind w:left="336" w:hanging="302"/>
              <w:rPr>
                <w:rFonts w:ascii="Arial" w:hAnsi="Arial" w:cs="Arial"/>
                <w:szCs w:val="20"/>
              </w:rPr>
            </w:pPr>
            <w:r w:rsidRPr="00DB584A">
              <w:rPr>
                <w:rFonts w:ascii="Arial" w:hAnsi="Arial" w:cs="Arial"/>
                <w:szCs w:val="20"/>
              </w:rPr>
              <w:t>Okres realizacji projektu trwa nie dłużej niż do 3</w:t>
            </w:r>
            <w:ins w:id="7" w:author="dkorczynska" w:date="2020-05-11T14:51:00Z">
              <w:r w:rsidR="004968E5">
                <w:rPr>
                  <w:rFonts w:ascii="Arial" w:hAnsi="Arial" w:cs="Arial"/>
                  <w:szCs w:val="20"/>
                </w:rPr>
                <w:t>1</w:t>
              </w:r>
            </w:ins>
            <w:del w:id="8" w:author="dkorczynska" w:date="2020-05-11T14:51:00Z">
              <w:r w:rsidRPr="00DB584A" w:rsidDel="004968E5">
                <w:rPr>
                  <w:rFonts w:ascii="Arial" w:hAnsi="Arial" w:cs="Arial"/>
                  <w:szCs w:val="20"/>
                </w:rPr>
                <w:delText>0</w:delText>
              </w:r>
            </w:del>
            <w:r w:rsidRPr="00DB584A">
              <w:rPr>
                <w:rFonts w:ascii="Arial" w:hAnsi="Arial" w:cs="Arial"/>
                <w:szCs w:val="20"/>
              </w:rPr>
              <w:t>.</w:t>
            </w:r>
            <w:ins w:id="9" w:author="dkorczynska" w:date="2020-05-11T14:51:00Z">
              <w:r w:rsidR="004968E5">
                <w:rPr>
                  <w:rFonts w:ascii="Arial" w:hAnsi="Arial" w:cs="Arial"/>
                  <w:szCs w:val="20"/>
                </w:rPr>
                <w:t>12</w:t>
              </w:r>
            </w:ins>
            <w:del w:id="10" w:author="dkorczynska" w:date="2020-05-11T14:51:00Z">
              <w:r w:rsidRPr="00DB584A" w:rsidDel="004968E5">
                <w:rPr>
                  <w:rFonts w:ascii="Arial" w:hAnsi="Arial" w:cs="Arial"/>
                  <w:szCs w:val="20"/>
                </w:rPr>
                <w:delText>06</w:delText>
              </w:r>
            </w:del>
            <w:r w:rsidRPr="00DB584A">
              <w:rPr>
                <w:rFonts w:ascii="Arial" w:hAnsi="Arial" w:cs="Arial"/>
                <w:szCs w:val="20"/>
              </w:rPr>
              <w:t>.202</w:t>
            </w:r>
            <w:ins w:id="11" w:author="dkorczynska" w:date="2020-05-11T14:51:00Z">
              <w:r w:rsidR="004968E5">
                <w:rPr>
                  <w:rFonts w:ascii="Arial" w:hAnsi="Arial" w:cs="Arial"/>
                  <w:szCs w:val="20"/>
                </w:rPr>
                <w:t>0</w:t>
              </w:r>
            </w:ins>
            <w:del w:id="12" w:author="dkorczynska" w:date="2020-05-11T14:51:00Z">
              <w:r w:rsidRPr="00DB584A" w:rsidDel="004968E5">
                <w:rPr>
                  <w:rFonts w:ascii="Arial" w:hAnsi="Arial" w:cs="Arial"/>
                  <w:szCs w:val="20"/>
                </w:rPr>
                <w:delText>3</w:delText>
              </w:r>
            </w:del>
            <w:r w:rsidRPr="00DB584A">
              <w:rPr>
                <w:rFonts w:ascii="Arial" w:hAnsi="Arial" w:cs="Arial"/>
                <w:szCs w:val="20"/>
              </w:rPr>
              <w:t xml:space="preserve"> r.</w:t>
            </w:r>
            <w:r w:rsidRPr="001B27CC">
              <w:rPr>
                <w:rFonts w:ascii="Arial" w:hAnsi="Arial" w:cs="Arial"/>
                <w:szCs w:val="20"/>
              </w:rPr>
              <w:t xml:space="preserve"> W uzasadnionych przypadkach na etapie realizacji projektu na wniosek lub za zgodą IP, dopuszcza się możliwość odstępstwa w zakresie warunku zakończenia projektu do 3</w:t>
            </w:r>
            <w:ins w:id="13" w:author="dkorczynska" w:date="2020-05-11T14:51:00Z">
              <w:r w:rsidR="004968E5">
                <w:rPr>
                  <w:rFonts w:ascii="Arial" w:hAnsi="Arial" w:cs="Arial"/>
                  <w:szCs w:val="20"/>
                </w:rPr>
                <w:t>1.12.</w:t>
              </w:r>
            </w:ins>
            <w:del w:id="14" w:author="dkorczynska" w:date="2020-05-11T14:51:00Z">
              <w:r w:rsidRPr="001B27CC" w:rsidDel="004968E5">
                <w:rPr>
                  <w:rFonts w:ascii="Arial" w:hAnsi="Arial" w:cs="Arial"/>
                  <w:szCs w:val="20"/>
                </w:rPr>
                <w:delText xml:space="preserve">0 czerwca </w:delText>
              </w:r>
            </w:del>
            <w:r w:rsidRPr="001B27CC">
              <w:rPr>
                <w:rFonts w:ascii="Arial" w:hAnsi="Arial" w:cs="Arial"/>
                <w:szCs w:val="20"/>
              </w:rPr>
              <w:t>202</w:t>
            </w:r>
            <w:ins w:id="15" w:author="dkorczynska" w:date="2020-05-11T14:51:00Z">
              <w:r w:rsidR="004968E5">
                <w:rPr>
                  <w:rFonts w:ascii="Arial" w:hAnsi="Arial" w:cs="Arial"/>
                  <w:szCs w:val="20"/>
                </w:rPr>
                <w:t>0</w:t>
              </w:r>
            </w:ins>
            <w:del w:id="16" w:author="dkorczynska" w:date="2020-05-11T14:51:00Z">
              <w:r w:rsidRPr="001B27CC" w:rsidDel="004968E5">
                <w:rPr>
                  <w:rFonts w:ascii="Arial" w:hAnsi="Arial" w:cs="Arial"/>
                  <w:szCs w:val="20"/>
                </w:rPr>
                <w:delText>3</w:delText>
              </w:r>
            </w:del>
            <w:r w:rsidRPr="001B27CC">
              <w:rPr>
                <w:rFonts w:ascii="Arial" w:hAnsi="Arial" w:cs="Arial"/>
                <w:szCs w:val="20"/>
              </w:rPr>
              <w:t xml:space="preserve"> roku</w:t>
            </w:r>
            <w:r>
              <w:rPr>
                <w:rFonts w:ascii="Arial" w:hAnsi="Arial" w:cs="Arial"/>
                <w:szCs w:val="20"/>
              </w:rPr>
              <w:t>.</w:t>
            </w:r>
            <w:r w:rsidRPr="001B27CC">
              <w:rPr>
                <w:rFonts w:ascii="Arial" w:hAnsi="Arial" w:cs="Arial"/>
                <w:szCs w:val="20"/>
              </w:rPr>
              <w:t xml:space="preserve"> </w:t>
            </w:r>
          </w:p>
        </w:tc>
      </w:tr>
    </w:tbl>
    <w:p w:rsidR="001A1CB1" w:rsidRPr="00DB584A" w:rsidRDefault="001A1CB1" w:rsidP="001A1CB1">
      <w:pPr>
        <w:rPr>
          <w:rFonts w:ascii="Arial" w:hAnsi="Arial" w:cs="Arial"/>
          <w:sz w:val="20"/>
          <w:szCs w:val="20"/>
        </w:rPr>
      </w:pPr>
    </w:p>
    <w:p w:rsidR="000244DF" w:rsidRPr="00DB584A" w:rsidRDefault="000244DF">
      <w:pPr>
        <w:rPr>
          <w:sz w:val="20"/>
          <w:szCs w:val="20"/>
        </w:rPr>
      </w:pPr>
    </w:p>
    <w:p w:rsidR="00D05D76" w:rsidRPr="00DB584A" w:rsidRDefault="00D05D76">
      <w:pPr>
        <w:rPr>
          <w:sz w:val="20"/>
          <w:szCs w:val="20"/>
        </w:rPr>
      </w:pPr>
    </w:p>
    <w:sectPr w:rsidR="00D05D76" w:rsidRPr="00DB584A" w:rsidSect="004C5740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9B6223F" w15:done="0"/>
  <w15:commentEx w15:paraId="620C451C" w15:paraIdParent="79B6223F" w15:done="0"/>
  <w15:commentEx w15:paraId="5B4CC458" w15:done="0"/>
  <w15:commentEx w15:paraId="0FE83446" w15:paraIdParent="5B4CC458" w15:done="0"/>
  <w15:commentEx w15:paraId="1FAE124B" w15:done="0"/>
  <w15:commentEx w15:paraId="5ABE62B1" w15:done="0"/>
  <w15:commentEx w15:paraId="54DCF68B" w15:done="0"/>
  <w15:commentEx w15:paraId="3BEB0EF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BF236B" w16cid:durableId="21E6A5E1"/>
  <w16cid:commentId w16cid:paraId="4FBEB043" w16cid:durableId="21E6A5E2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30A" w:rsidRDefault="0072330A">
      <w:r>
        <w:separator/>
      </w:r>
    </w:p>
  </w:endnote>
  <w:endnote w:type="continuationSeparator" w:id="0">
    <w:p w:rsidR="0072330A" w:rsidRDefault="00723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E00002FF" w:usb1="7AC7FFFF" w:usb2="00000012" w:usb3="00000000" w:csb0="0002000D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9F7" w:rsidRDefault="00FC69F7" w:rsidP="004C5740">
    <w:pPr>
      <w:pStyle w:val="Stopka"/>
      <w:jc w:val="center"/>
    </w:pPr>
    <w:r>
      <w:rPr>
        <w:rFonts w:ascii="Arial" w:hAnsi="Arial"/>
        <w:noProof/>
        <w:sz w:val="20"/>
      </w:rPr>
      <w:drawing>
        <wp:inline distT="0" distB="0" distL="0" distR="0">
          <wp:extent cx="5760720" cy="624840"/>
          <wp:effectExtent l="1905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4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30A" w:rsidRDefault="0072330A">
      <w:r>
        <w:separator/>
      </w:r>
    </w:p>
  </w:footnote>
  <w:footnote w:type="continuationSeparator" w:id="0">
    <w:p w:rsidR="0072330A" w:rsidRDefault="00723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5766A"/>
    <w:multiLevelType w:val="hybridMultilevel"/>
    <w:tmpl w:val="2F1C8C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B3477"/>
    <w:multiLevelType w:val="hybridMultilevel"/>
    <w:tmpl w:val="C734C480"/>
    <w:lvl w:ilvl="0" w:tplc="E048C1E2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F5311"/>
    <w:multiLevelType w:val="hybridMultilevel"/>
    <w:tmpl w:val="93DA94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D5D50B0"/>
    <w:multiLevelType w:val="hybridMultilevel"/>
    <w:tmpl w:val="8DF8DD62"/>
    <w:lvl w:ilvl="0" w:tplc="AB7AD5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8C77F1"/>
    <w:multiLevelType w:val="hybridMultilevel"/>
    <w:tmpl w:val="677EEB0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639D7"/>
    <w:multiLevelType w:val="hybridMultilevel"/>
    <w:tmpl w:val="D3D63B74"/>
    <w:lvl w:ilvl="0" w:tplc="8F2031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6">
    <w:nsid w:val="21016BBE"/>
    <w:multiLevelType w:val="hybridMultilevel"/>
    <w:tmpl w:val="7A044CC6"/>
    <w:lvl w:ilvl="0" w:tplc="C60C434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D81089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5938D4"/>
    <w:multiLevelType w:val="hybridMultilevel"/>
    <w:tmpl w:val="0ECE6568"/>
    <w:lvl w:ilvl="0" w:tplc="5DFC0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1513A"/>
    <w:multiLevelType w:val="hybridMultilevel"/>
    <w:tmpl w:val="764249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185031"/>
    <w:multiLevelType w:val="hybridMultilevel"/>
    <w:tmpl w:val="595229EA"/>
    <w:lvl w:ilvl="0" w:tplc="5DFC0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1731BF"/>
    <w:multiLevelType w:val="hybridMultilevel"/>
    <w:tmpl w:val="8140D45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4AE27A2F"/>
    <w:multiLevelType w:val="hybridMultilevel"/>
    <w:tmpl w:val="62F23886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3">
    <w:nsid w:val="4D4468CA"/>
    <w:multiLevelType w:val="hybridMultilevel"/>
    <w:tmpl w:val="0D108486"/>
    <w:lvl w:ilvl="0" w:tplc="00E00BB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5DFC00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2028169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8955C0"/>
    <w:multiLevelType w:val="hybridMultilevel"/>
    <w:tmpl w:val="A0DEC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FC25F2"/>
    <w:multiLevelType w:val="hybridMultilevel"/>
    <w:tmpl w:val="15023AD0"/>
    <w:lvl w:ilvl="0" w:tplc="69FC631A">
      <w:start w:val="1"/>
      <w:numFmt w:val="decimal"/>
      <w:lvlText w:val="%1."/>
      <w:lvlJc w:val="left"/>
      <w:pPr>
        <w:ind w:left="252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>
    <w:nsid w:val="57DD7722"/>
    <w:multiLevelType w:val="hybridMultilevel"/>
    <w:tmpl w:val="6D3C1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311A79"/>
    <w:multiLevelType w:val="hybridMultilevel"/>
    <w:tmpl w:val="40F0B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E115E9"/>
    <w:multiLevelType w:val="hybridMultilevel"/>
    <w:tmpl w:val="262E33FA"/>
    <w:lvl w:ilvl="0" w:tplc="6CBA83D4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9">
    <w:nsid w:val="65B656A5"/>
    <w:multiLevelType w:val="hybridMultilevel"/>
    <w:tmpl w:val="847E3538"/>
    <w:lvl w:ilvl="0" w:tplc="AB7AD5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692F50"/>
    <w:multiLevelType w:val="hybridMultilevel"/>
    <w:tmpl w:val="79206632"/>
    <w:lvl w:ilvl="0" w:tplc="5DFC0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C77694"/>
    <w:multiLevelType w:val="hybridMultilevel"/>
    <w:tmpl w:val="15023AD0"/>
    <w:lvl w:ilvl="0" w:tplc="69FC631A">
      <w:start w:val="1"/>
      <w:numFmt w:val="decimal"/>
      <w:lvlText w:val="%1."/>
      <w:lvlJc w:val="left"/>
      <w:pPr>
        <w:ind w:left="3196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2">
    <w:nsid w:val="76D35FA8"/>
    <w:multiLevelType w:val="hybridMultilevel"/>
    <w:tmpl w:val="D7FC5B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1"/>
  </w:num>
  <w:num w:numId="4">
    <w:abstractNumId w:val="13"/>
  </w:num>
  <w:num w:numId="5">
    <w:abstractNumId w:val="4"/>
  </w:num>
  <w:num w:numId="6">
    <w:abstractNumId w:val="10"/>
  </w:num>
  <w:num w:numId="7">
    <w:abstractNumId w:val="20"/>
  </w:num>
  <w:num w:numId="8">
    <w:abstractNumId w:val="17"/>
  </w:num>
  <w:num w:numId="9">
    <w:abstractNumId w:val="6"/>
  </w:num>
  <w:num w:numId="10">
    <w:abstractNumId w:val="8"/>
  </w:num>
  <w:num w:numId="11">
    <w:abstractNumId w:val="15"/>
  </w:num>
  <w:num w:numId="12">
    <w:abstractNumId w:val="18"/>
  </w:num>
  <w:num w:numId="13">
    <w:abstractNumId w:val="0"/>
  </w:num>
  <w:num w:numId="14">
    <w:abstractNumId w:val="22"/>
  </w:num>
  <w:num w:numId="15">
    <w:abstractNumId w:val="9"/>
  </w:num>
  <w:num w:numId="16">
    <w:abstractNumId w:val="14"/>
  </w:num>
  <w:num w:numId="17">
    <w:abstractNumId w:val="12"/>
  </w:num>
  <w:num w:numId="18">
    <w:abstractNumId w:val="16"/>
  </w:num>
  <w:num w:numId="19">
    <w:abstractNumId w:val="19"/>
  </w:num>
  <w:num w:numId="20">
    <w:abstractNumId w:val="2"/>
  </w:num>
  <w:num w:numId="21">
    <w:abstractNumId w:val="1"/>
  </w:num>
  <w:num w:numId="22">
    <w:abstractNumId w:val="3"/>
  </w:num>
  <w:num w:numId="23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erchewicz-Rom Milena">
    <w15:presenceInfo w15:providerId="None" w15:userId="Jerchewicz-Rom Milena"/>
  </w15:person>
  <w15:person w15:author="Sobieska Anna">
    <w15:presenceInfo w15:providerId="None" w15:userId="Sobieska Anna"/>
  </w15:person>
  <w15:person w15:author="Roszczyk Małgorzata">
    <w15:presenceInfo w15:providerId="None" w15:userId="Roszczyk Małgorzat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CB1"/>
    <w:rsid w:val="000244DF"/>
    <w:rsid w:val="000327C2"/>
    <w:rsid w:val="00032E6A"/>
    <w:rsid w:val="00047971"/>
    <w:rsid w:val="00054DB9"/>
    <w:rsid w:val="00075272"/>
    <w:rsid w:val="000806F8"/>
    <w:rsid w:val="000B22B4"/>
    <w:rsid w:val="000F30B3"/>
    <w:rsid w:val="001047D3"/>
    <w:rsid w:val="00117BB0"/>
    <w:rsid w:val="0013788E"/>
    <w:rsid w:val="001474B2"/>
    <w:rsid w:val="00161FCF"/>
    <w:rsid w:val="00194787"/>
    <w:rsid w:val="001A02E1"/>
    <w:rsid w:val="001A1CB1"/>
    <w:rsid w:val="001B27CC"/>
    <w:rsid w:val="001B6554"/>
    <w:rsid w:val="002448B1"/>
    <w:rsid w:val="002840B1"/>
    <w:rsid w:val="002D4F97"/>
    <w:rsid w:val="002E327C"/>
    <w:rsid w:val="00327DED"/>
    <w:rsid w:val="00343142"/>
    <w:rsid w:val="00362AAF"/>
    <w:rsid w:val="00364BF5"/>
    <w:rsid w:val="00377C6B"/>
    <w:rsid w:val="003944F1"/>
    <w:rsid w:val="003A047B"/>
    <w:rsid w:val="004260AE"/>
    <w:rsid w:val="004332E7"/>
    <w:rsid w:val="00436D8A"/>
    <w:rsid w:val="00456A32"/>
    <w:rsid w:val="00461D4B"/>
    <w:rsid w:val="00484BE0"/>
    <w:rsid w:val="004968E5"/>
    <w:rsid w:val="004C5740"/>
    <w:rsid w:val="004F208E"/>
    <w:rsid w:val="004F23FF"/>
    <w:rsid w:val="00501D30"/>
    <w:rsid w:val="00511E1C"/>
    <w:rsid w:val="00513E20"/>
    <w:rsid w:val="00537CE1"/>
    <w:rsid w:val="005479DE"/>
    <w:rsid w:val="00554DC7"/>
    <w:rsid w:val="005A1F60"/>
    <w:rsid w:val="005F4873"/>
    <w:rsid w:val="005F623E"/>
    <w:rsid w:val="006002FA"/>
    <w:rsid w:val="00612BB9"/>
    <w:rsid w:val="00621CF4"/>
    <w:rsid w:val="006A47BD"/>
    <w:rsid w:val="006D0268"/>
    <w:rsid w:val="006E0327"/>
    <w:rsid w:val="006E3CD5"/>
    <w:rsid w:val="00717987"/>
    <w:rsid w:val="0072330A"/>
    <w:rsid w:val="00741711"/>
    <w:rsid w:val="00745453"/>
    <w:rsid w:val="007B08B7"/>
    <w:rsid w:val="007C2E76"/>
    <w:rsid w:val="00820B7C"/>
    <w:rsid w:val="00857C2E"/>
    <w:rsid w:val="00873D81"/>
    <w:rsid w:val="008A7D90"/>
    <w:rsid w:val="008B6F01"/>
    <w:rsid w:val="008F1DF3"/>
    <w:rsid w:val="009276B9"/>
    <w:rsid w:val="00936E9E"/>
    <w:rsid w:val="00992A8C"/>
    <w:rsid w:val="009B7088"/>
    <w:rsid w:val="009B773A"/>
    <w:rsid w:val="009C519D"/>
    <w:rsid w:val="009D32BB"/>
    <w:rsid w:val="009E470F"/>
    <w:rsid w:val="009F1CBF"/>
    <w:rsid w:val="009F7C5B"/>
    <w:rsid w:val="00A338D3"/>
    <w:rsid w:val="00A52202"/>
    <w:rsid w:val="00A94979"/>
    <w:rsid w:val="00AA2262"/>
    <w:rsid w:val="00AC5B14"/>
    <w:rsid w:val="00AE0644"/>
    <w:rsid w:val="00AE0FF6"/>
    <w:rsid w:val="00B06F5C"/>
    <w:rsid w:val="00B131B6"/>
    <w:rsid w:val="00B14FE1"/>
    <w:rsid w:val="00B55CB8"/>
    <w:rsid w:val="00B625E0"/>
    <w:rsid w:val="00B75105"/>
    <w:rsid w:val="00B94638"/>
    <w:rsid w:val="00B95FA7"/>
    <w:rsid w:val="00BA51EA"/>
    <w:rsid w:val="00BD1805"/>
    <w:rsid w:val="00BE44AA"/>
    <w:rsid w:val="00BF0EF1"/>
    <w:rsid w:val="00BF3782"/>
    <w:rsid w:val="00C31F44"/>
    <w:rsid w:val="00C33744"/>
    <w:rsid w:val="00C44392"/>
    <w:rsid w:val="00C643BE"/>
    <w:rsid w:val="00C9190B"/>
    <w:rsid w:val="00C94C2E"/>
    <w:rsid w:val="00C952AC"/>
    <w:rsid w:val="00CA6F64"/>
    <w:rsid w:val="00CF43B8"/>
    <w:rsid w:val="00D05D76"/>
    <w:rsid w:val="00D24128"/>
    <w:rsid w:val="00D60A3B"/>
    <w:rsid w:val="00D959C6"/>
    <w:rsid w:val="00DB584A"/>
    <w:rsid w:val="00DC1CB4"/>
    <w:rsid w:val="00DD28FB"/>
    <w:rsid w:val="00E164CB"/>
    <w:rsid w:val="00E60C00"/>
    <w:rsid w:val="00E755E4"/>
    <w:rsid w:val="00E85D32"/>
    <w:rsid w:val="00EB3839"/>
    <w:rsid w:val="00EF41F1"/>
    <w:rsid w:val="00F54FF8"/>
    <w:rsid w:val="00F62D93"/>
    <w:rsid w:val="00FC1312"/>
    <w:rsid w:val="00FC69F7"/>
    <w:rsid w:val="00FE0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A1C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C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1A1CB1"/>
    <w:pPr>
      <w:autoSpaceDE w:val="0"/>
      <w:autoSpaceDN w:val="0"/>
      <w:ind w:left="708"/>
    </w:pPr>
    <w:rPr>
      <w:sz w:val="20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1A1CB1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7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470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7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7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7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7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7C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33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95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872B7-B7BB-4451-8430-69904024D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dkorczynska</cp:lastModifiedBy>
  <cp:revision>2</cp:revision>
  <cp:lastPrinted>2020-02-13T11:58:00Z</cp:lastPrinted>
  <dcterms:created xsi:type="dcterms:W3CDTF">2020-05-12T05:46:00Z</dcterms:created>
  <dcterms:modified xsi:type="dcterms:W3CDTF">2020-05-12T05:46:00Z</dcterms:modified>
</cp:coreProperties>
</file>